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6812B" w14:textId="77777777" w:rsidR="007E1421" w:rsidRPr="00976D56" w:rsidRDefault="007E1421" w:rsidP="001E1260">
      <w:pPr>
        <w:pStyle w:val="PolicyTitleBox"/>
      </w:pPr>
      <w:r>
        <w:t>Clatskanie School District 6J</w:t>
      </w:r>
    </w:p>
    <w:p w14:paraId="218568DB" w14:textId="77777777" w:rsidR="00CC7D46" w:rsidRPr="00F265A7" w:rsidRDefault="00CC7D46" w:rsidP="00CC7D46"/>
    <w:p w14:paraId="16145667" w14:textId="77777777" w:rsidR="001E1260" w:rsidRPr="00F265A7" w:rsidRDefault="001E1260" w:rsidP="001E1260">
      <w:pPr>
        <w:pStyle w:val="PolicyCode"/>
      </w:pPr>
      <w:r w:rsidRPr="00F265A7">
        <w:t>Code:</w:t>
      </w:r>
      <w:r w:rsidRPr="00F265A7">
        <w:tab/>
      </w:r>
      <w:r w:rsidR="004F29CF" w:rsidRPr="00F265A7">
        <w:t>IIA-</w:t>
      </w:r>
      <w:proofErr w:type="gramStart"/>
      <w:r w:rsidR="004F29CF" w:rsidRPr="00F265A7">
        <w:t>AR(</w:t>
      </w:r>
      <w:proofErr w:type="gramEnd"/>
      <w:r w:rsidR="004F29CF" w:rsidRPr="00F265A7">
        <w:t>1)</w:t>
      </w:r>
    </w:p>
    <w:p w14:paraId="0144784C" w14:textId="77777777" w:rsidR="002D62CA" w:rsidRDefault="001E1260" w:rsidP="001E1260">
      <w:pPr>
        <w:pStyle w:val="PolicyCode"/>
      </w:pPr>
      <w:r w:rsidRPr="00F265A7">
        <w:t>Revised/Reviewed:</w:t>
      </w:r>
      <w:r w:rsidRPr="00F265A7">
        <w:tab/>
      </w:r>
      <w:r w:rsidR="002D62CA">
        <w:t>4/07/25</w:t>
      </w:r>
    </w:p>
    <w:p w14:paraId="07C850BE" w14:textId="4D16C67D" w:rsidR="00195733" w:rsidRPr="00340732" w:rsidRDefault="002D62CA" w:rsidP="001E1260">
      <w:pPr>
        <w:pStyle w:val="PolicyCode"/>
      </w:pPr>
      <w:r w:rsidRPr="00340732">
        <w:t>Orig. Code(s):</w:t>
      </w:r>
      <w:r w:rsidRPr="00340732">
        <w:tab/>
        <w:t>IIA-AR</w:t>
      </w:r>
    </w:p>
    <w:p w14:paraId="27BD6246" w14:textId="77777777" w:rsidR="001E1260" w:rsidRPr="00340732" w:rsidRDefault="001E1260" w:rsidP="00CC7D46"/>
    <w:p w14:paraId="1A0196E6" w14:textId="77777777" w:rsidR="008C6F77" w:rsidRDefault="004F29CF" w:rsidP="00EF573E">
      <w:pPr>
        <w:pStyle w:val="PolicyTitle"/>
      </w:pPr>
      <w:r w:rsidRPr="00F265A7">
        <w:t>Instructional Materials</w:t>
      </w:r>
    </w:p>
    <w:p w14:paraId="0C0EFB2C" w14:textId="77777777" w:rsidR="00EF573E" w:rsidRPr="00F265A7" w:rsidRDefault="00EF573E" w:rsidP="00EF573E"/>
    <w:p w14:paraId="24207511" w14:textId="7E2534F4" w:rsidR="00920861" w:rsidRPr="00F265A7" w:rsidRDefault="00920861" w:rsidP="00920861">
      <w:pPr>
        <w:spacing w:after="240"/>
      </w:pPr>
      <w:r w:rsidRPr="00F265A7">
        <w:rPr>
          <w:b/>
          <w:bCs/>
        </w:rPr>
        <w:t>Core Instructional Materials</w:t>
      </w:r>
      <w:r w:rsidR="00AA40BF" w:rsidRPr="00F265A7">
        <w:rPr>
          <w:rStyle w:val="FootnoteReference"/>
        </w:rPr>
        <w:footnoteReference w:id="2"/>
      </w:r>
    </w:p>
    <w:p w14:paraId="568210A3" w14:textId="192E4CAE" w:rsidR="00920861" w:rsidRPr="00F265A7" w:rsidRDefault="001D7A3C" w:rsidP="00920861">
      <w:pPr>
        <w:spacing w:after="240"/>
      </w:pPr>
      <w:r w:rsidRPr="00F265A7">
        <w:t>The Board selects core instructional materials. The responsibility to ensure procedures on selection and recommendation</w:t>
      </w:r>
      <w:r w:rsidR="00735BA7" w:rsidRPr="00F265A7">
        <w:t>s</w:t>
      </w:r>
      <w:r w:rsidRPr="00F265A7">
        <w:t xml:space="preserve"> for core instructional materials are followed rests with the superintendent. The responsibility for coordinating the distribution of core instructional materials to classes </w:t>
      </w:r>
      <w:r w:rsidR="00F3380D" w:rsidRPr="00F265A7">
        <w:t>also rests</w:t>
      </w:r>
      <w:r w:rsidRPr="00F265A7">
        <w:t xml:space="preserve"> with the superintendent. It is the principal</w:t>
      </w:r>
      <w:r w:rsidR="00686D68">
        <w:t>’</w:t>
      </w:r>
      <w:r w:rsidRPr="00F265A7">
        <w:t xml:space="preserve">s responsibility to implement and maintain the core instructional materials, and teachers are expected to use </w:t>
      </w:r>
      <w:proofErr w:type="gramStart"/>
      <w:r w:rsidRPr="00F265A7">
        <w:t>selected core</w:t>
      </w:r>
      <w:proofErr w:type="gramEnd"/>
      <w:r w:rsidRPr="00F265A7">
        <w:t xml:space="preserve"> instructional materials in the classroom.</w:t>
      </w:r>
    </w:p>
    <w:p w14:paraId="654D290B" w14:textId="77777777" w:rsidR="00F232E6" w:rsidRPr="00B9009A" w:rsidRDefault="00C22356" w:rsidP="00F232E6">
      <w:pPr>
        <w:spacing w:after="240"/>
        <w:rPr>
          <w:highlight w:val="yellow"/>
        </w:rPr>
      </w:pPr>
      <w:r w:rsidRPr="00AF4D40">
        <w:rPr>
          <w:highlight w:val="lightGray"/>
        </w:rPr>
        <w:t>Any person</w:t>
      </w:r>
      <w:r w:rsidR="00F232E6" w:rsidRPr="00AF4D40">
        <w:rPr>
          <w:highlight w:val="lightGray"/>
        </w:rPr>
        <w:t xml:space="preserve"> responsible for the adoption of textbooks may not prohibit the use of, or refuse to approve the use of, textbooks on the basis that the textbooks include a perspective, study or story of, or are created by, any individual or group identified in ORS 337.260(1)(a)-(e)[, i</w:t>
      </w:r>
      <w:r w:rsidR="00F232E6" w:rsidRPr="00B9009A">
        <w:rPr>
          <w:highlight w:val="yellow"/>
        </w:rPr>
        <w:t>.e., are Native American, European, African, Asian, Pacific Island, Chicano, Latino, Middle Eastern or Jewish descent, have disabilities, are immigrants or refugees, or are lesbian, gay, bisexual or transgender].</w:t>
      </w:r>
    </w:p>
    <w:p w14:paraId="47DCA965" w14:textId="622A2431" w:rsidR="001D7A3C" w:rsidRPr="00B9009A" w:rsidRDefault="001D7A3C" w:rsidP="00920861">
      <w:pPr>
        <w:spacing w:after="240"/>
        <w:rPr>
          <w:rStyle w:val="FootnoteReference"/>
          <w:i/>
          <w:strike/>
        </w:rPr>
      </w:pPr>
      <w:r w:rsidRPr="00F265A7">
        <w:t xml:space="preserve">Materials selection committees </w:t>
      </w:r>
      <w:r w:rsidR="00267175" w:rsidRPr="00F265A7">
        <w:t xml:space="preserve">will </w:t>
      </w:r>
      <w:r w:rsidRPr="00F265A7">
        <w:t xml:space="preserve">be appointed by the administration at the time </w:t>
      </w:r>
      <w:r w:rsidR="00682B53" w:rsidRPr="00F265A7">
        <w:t xml:space="preserve">necessary </w:t>
      </w:r>
      <w:r w:rsidRPr="00F265A7">
        <w:t xml:space="preserve">adoption areas are determined. The committee will review the materials and the general criteria for </w:t>
      </w:r>
      <w:r w:rsidR="006559C6" w:rsidRPr="00F265A7">
        <w:t>materials selection and</w:t>
      </w:r>
      <w:r w:rsidRPr="00F265A7">
        <w:t xml:space="preserve"> provide a recommendation to the superintendent. The superintendent may make changes to the recommendation and shall submit a recommendation(s) to the Board for </w:t>
      </w:r>
      <w:r w:rsidR="004263FB" w:rsidRPr="00F265A7">
        <w:t xml:space="preserve">adoption </w:t>
      </w:r>
      <w:r w:rsidRPr="00F265A7">
        <w:t xml:space="preserve">prior to use. </w:t>
      </w:r>
      <w:r w:rsidR="004263FB" w:rsidRPr="00AF4D40">
        <w:rPr>
          <w:highlight w:val="lightGray"/>
        </w:rPr>
        <w:t>[</w:t>
      </w:r>
      <w:r w:rsidR="1FFD8490" w:rsidRPr="00AF4D40">
        <w:rPr>
          <w:highlight w:val="lightGray"/>
        </w:rPr>
        <w:t>{</w:t>
      </w:r>
      <w:r w:rsidRPr="00AF4D40">
        <w:rPr>
          <w:rStyle w:val="FootnoteReference"/>
          <w:highlight w:val="lightGray"/>
        </w:rPr>
        <w:footnoteReference w:id="3"/>
      </w:r>
      <w:r w:rsidR="6F47A76E" w:rsidRPr="00AF4D40">
        <w:rPr>
          <w:rStyle w:val="FootnoteReference"/>
          <w:highlight w:val="lightGray"/>
          <w:vertAlign w:val="baseline"/>
        </w:rPr>
        <w:t>}</w:t>
      </w:r>
      <w:r w:rsidR="00E574EA" w:rsidRPr="00B9009A">
        <w:rPr>
          <w:strike/>
        </w:rPr>
        <w:t xml:space="preserve">The meetings of a selection committee </w:t>
      </w:r>
      <w:r w:rsidR="000F642D" w:rsidRPr="00B9009A">
        <w:rPr>
          <w:strike/>
        </w:rPr>
        <w:t xml:space="preserve">for core instructional materials will </w:t>
      </w:r>
      <w:r w:rsidR="009D4A36" w:rsidRPr="00B9009A">
        <w:rPr>
          <w:strike/>
        </w:rPr>
        <w:t>follow</w:t>
      </w:r>
      <w:r w:rsidR="000F642D" w:rsidRPr="00B9009A">
        <w:rPr>
          <w:strike/>
        </w:rPr>
        <w:t xml:space="preserve"> Public Meetings Law</w:t>
      </w:r>
      <w:r w:rsidR="000F642D" w:rsidRPr="00B9009A">
        <w:rPr>
          <w:strike/>
          <w:highlight w:val="lightGray"/>
        </w:rPr>
        <w:t>.</w:t>
      </w:r>
      <w:r w:rsidR="004263FB" w:rsidRPr="00B9009A">
        <w:rPr>
          <w:strike/>
          <w:highlight w:val="lightGray"/>
        </w:rPr>
        <w:t>]</w:t>
      </w:r>
      <w:del w:id="0" w:author="OSBA" w:date="2025-09-12T17:11:00Z" w16du:dateUtc="2025-09-13T00:11:00Z">
        <w:r w:rsidR="000F642D" w:rsidRPr="00B9009A">
          <w:rPr>
            <w:strike/>
          </w:rPr>
          <w:delText>.</w:delText>
        </w:r>
      </w:del>
    </w:p>
    <w:p w14:paraId="60DE1FA3" w14:textId="495EFC00" w:rsidR="001D7A3C" w:rsidRPr="00F265A7" w:rsidRDefault="00AA40BF" w:rsidP="00AA40BF">
      <w:pPr>
        <w:spacing w:after="240"/>
      </w:pPr>
      <w:r w:rsidRPr="00AF4D40">
        <w:rPr>
          <w:highlight w:val="lightGray"/>
        </w:rPr>
        <w:t>[</w:t>
      </w:r>
      <w:r w:rsidRPr="00B9009A">
        <w:rPr>
          <w:strike/>
        </w:rPr>
        <w:t xml:space="preserve">If the district chooses to adopt core instructional materials which are not on the state-approved list, the </w:t>
      </w:r>
      <w:r w:rsidR="00065110" w:rsidRPr="00B9009A">
        <w:rPr>
          <w:strike/>
        </w:rPr>
        <w:t>rules</w:t>
      </w:r>
      <w:r w:rsidRPr="00B9009A">
        <w:rPr>
          <w:strike/>
        </w:rPr>
        <w:t xml:space="preserve"> outlined in OAR 581-022-2350 will apply </w:t>
      </w:r>
      <w:r w:rsidRPr="00B9009A">
        <w:rPr>
          <w:strike/>
          <w:highlight w:val="lightGray"/>
        </w:rPr>
        <w:t>[</w:t>
      </w:r>
      <w:r w:rsidR="00B46CBD" w:rsidRPr="00B9009A">
        <w:rPr>
          <w:strike/>
        </w:rPr>
        <w:t xml:space="preserve">and </w:t>
      </w:r>
      <w:r w:rsidRPr="00B9009A">
        <w:rPr>
          <w:strike/>
        </w:rPr>
        <w:t>are represented in administrative regulation IIA-</w:t>
      </w:r>
      <w:proofErr w:type="gramStart"/>
      <w:r w:rsidRPr="00B9009A">
        <w:rPr>
          <w:strike/>
        </w:rPr>
        <w:t>AR(</w:t>
      </w:r>
      <w:proofErr w:type="gramEnd"/>
      <w:r w:rsidRPr="00B9009A">
        <w:rPr>
          <w:strike/>
        </w:rPr>
        <w:t xml:space="preserve">6) </w:t>
      </w:r>
      <w:r w:rsidR="00B46CBD" w:rsidRPr="00B9009A">
        <w:rPr>
          <w:strike/>
        </w:rPr>
        <w:t xml:space="preserve">- </w:t>
      </w:r>
      <w:r w:rsidRPr="00B9009A">
        <w:rPr>
          <w:strike/>
        </w:rPr>
        <w:t>Independent Adoption of</w:t>
      </w:r>
      <w:r w:rsidR="00065110" w:rsidRPr="00B9009A">
        <w:rPr>
          <w:strike/>
        </w:rPr>
        <w:t xml:space="preserve"> Core</w:t>
      </w:r>
      <w:r w:rsidRPr="00B9009A">
        <w:rPr>
          <w:strike/>
        </w:rPr>
        <w:t xml:space="preserve"> Instructional Materials</w:t>
      </w:r>
      <w:r w:rsidRPr="00AF4D40">
        <w:rPr>
          <w:highlight w:val="lightGray"/>
        </w:rPr>
        <w:t>].]</w:t>
      </w:r>
      <w:del w:id="1" w:author="OSBA" w:date="2025-09-12T17:11:00Z" w16du:dateUtc="2025-09-13T00:11:00Z">
        <w:r w:rsidRPr="00F265A7">
          <w:delText>.</w:delText>
        </w:r>
      </w:del>
    </w:p>
    <w:p w14:paraId="1FECC37D" w14:textId="7CDC36CC" w:rsidR="00AA40BF" w:rsidRPr="00F265A7" w:rsidRDefault="00674017" w:rsidP="00AA40BF">
      <w:pPr>
        <w:spacing w:after="240"/>
      </w:pPr>
      <w:r w:rsidRPr="00F265A7">
        <w:rPr>
          <w:b/>
          <w:bCs/>
        </w:rPr>
        <w:t>Supplemental Instructional Materials</w:t>
      </w:r>
      <w:r w:rsidRPr="00F265A7">
        <w:rPr>
          <w:rStyle w:val="FootnoteReference"/>
        </w:rPr>
        <w:footnoteReference w:id="4"/>
      </w:r>
    </w:p>
    <w:p w14:paraId="3298255A" w14:textId="31222640" w:rsidR="00AA40BF" w:rsidRPr="00F265A7" w:rsidRDefault="00674017" w:rsidP="00203505">
      <w:pPr>
        <w:pStyle w:val="PolicyBodyText"/>
        <w:spacing w:after="240"/>
      </w:pPr>
      <w:r w:rsidRPr="00F265A7">
        <w:t xml:space="preserve">The responsibility for evaluating and selecting supplemental instructional materials is delegated to </w:t>
      </w:r>
      <w:r w:rsidR="000E5ABF" w:rsidRPr="00AF4D40">
        <w:rPr>
          <w:highlight w:val="lightGray"/>
        </w:rPr>
        <w:t>[</w:t>
      </w:r>
      <w:r w:rsidR="000E5ABF" w:rsidRPr="00B9009A">
        <w:rPr>
          <w:highlight w:val="yellow"/>
        </w:rPr>
        <w:t>teachers, principals,</w:t>
      </w:r>
      <w:r w:rsidR="000E5ABF" w:rsidRPr="00F265A7">
        <w:t xml:space="preserve"> </w:t>
      </w:r>
      <w:r w:rsidR="000E5ABF" w:rsidRPr="00B9009A">
        <w:rPr>
          <w:strike/>
        </w:rPr>
        <w:t>librarians</w:t>
      </w:r>
      <w:r w:rsidR="000E5ABF" w:rsidRPr="00F265A7">
        <w:t xml:space="preserve">, </w:t>
      </w:r>
      <w:r w:rsidR="000E5ABF" w:rsidRPr="00B9009A">
        <w:rPr>
          <w:highlight w:val="yellow"/>
        </w:rPr>
        <w:t>and/or others, as determined appropriate</w:t>
      </w:r>
      <w:r w:rsidR="000E5ABF" w:rsidRPr="00AF4D40">
        <w:rPr>
          <w:highlight w:val="lightGray"/>
        </w:rPr>
        <w:t>]</w:t>
      </w:r>
      <w:r w:rsidR="00CC45D0" w:rsidRPr="00AD0086">
        <w:t>,</w:t>
      </w:r>
      <w:r w:rsidR="00CC45D0" w:rsidRPr="00F265A7">
        <w:t xml:space="preserve"> who may collaborate </w:t>
      </w:r>
      <w:r w:rsidR="00A342CD" w:rsidRPr="00F265A7">
        <w:t xml:space="preserve">as part of </w:t>
      </w:r>
      <w:r w:rsidR="00A342CD" w:rsidRPr="00F265A7">
        <w:lastRenderedPageBreak/>
        <w:t>the process</w:t>
      </w:r>
      <w:r w:rsidR="00CC45D0" w:rsidRPr="00F265A7">
        <w:t>. Other authoritative matter experts may be included when practicable, as determined by the district.</w:t>
      </w:r>
    </w:p>
    <w:p w14:paraId="03E68372" w14:textId="77777777" w:rsidR="00C46480" w:rsidRPr="00B9009A" w:rsidRDefault="00C46480" w:rsidP="00C46480">
      <w:pPr>
        <w:pStyle w:val="Level1"/>
        <w:numPr>
          <w:ilvl w:val="0"/>
          <w:numId w:val="0"/>
        </w:numPr>
        <w:rPr>
          <w:highlight w:val="yellow"/>
        </w:rPr>
      </w:pPr>
      <w:r w:rsidRPr="00AF4D40">
        <w:rPr>
          <w:highlight w:val="lightGray"/>
        </w:rPr>
        <w:t>Anyone responsible for the approval of supplemental instructional materials may not prohibit the use of, or refuse to approve the use of, textbooks on the basis that the textbooks include a perspective, study or story of, or are created by, any individual or group identified in ORS 337.260(1)(a)-(e</w:t>
      </w:r>
      <w:r w:rsidRPr="00B9009A">
        <w:rPr>
          <w:highlight w:val="yellow"/>
        </w:rPr>
        <w:t>)[, i.e., are Native American, European, African, Asian, Pacific Island, Chicano, Latino, Middle Eastern or Jewish descent, have disabilities, are immigrants or refugees, or are lesbian, gay, bisexual or transgender].</w:t>
      </w:r>
    </w:p>
    <w:p w14:paraId="2B714150" w14:textId="63E84B26" w:rsidR="008A1203" w:rsidRPr="00F265A7" w:rsidRDefault="008A1203" w:rsidP="00203505">
      <w:pPr>
        <w:pStyle w:val="Level1"/>
      </w:pPr>
      <w:r w:rsidRPr="00F265A7">
        <w:t>Materials will contain suitable readability levels and support the district</w:t>
      </w:r>
      <w:r w:rsidR="00686D68">
        <w:t>’</w:t>
      </w:r>
      <w:r w:rsidRPr="00F265A7">
        <w:t>s adopted curriculum content.</w:t>
      </w:r>
    </w:p>
    <w:p w14:paraId="6C25AF95" w14:textId="6AD93FCB" w:rsidR="00203505" w:rsidRPr="00F265A7" w:rsidRDefault="00A9704C" w:rsidP="00203505">
      <w:pPr>
        <w:pStyle w:val="Level1"/>
      </w:pPr>
      <w:r w:rsidRPr="00F265A7">
        <w:t xml:space="preserve">Recommendations for selection may be solicited </w:t>
      </w:r>
      <w:proofErr w:type="gramStart"/>
      <w:r w:rsidRPr="00F265A7">
        <w:t>from</w:t>
      </w:r>
      <w:proofErr w:type="gramEnd"/>
      <w:r w:rsidRPr="00F265A7">
        <w:t xml:space="preserve"> staff and may include students.</w:t>
      </w:r>
    </w:p>
    <w:p w14:paraId="579AAB2C" w14:textId="176B4BEF" w:rsidR="009309CF" w:rsidRPr="00F265A7" w:rsidRDefault="00715BD8" w:rsidP="009309CF">
      <w:pPr>
        <w:pStyle w:val="Level1"/>
      </w:pPr>
      <w:r w:rsidRPr="00F265A7">
        <w:t>Donated materials</w:t>
      </w:r>
      <w:r w:rsidR="000B34E0" w:rsidRPr="00F265A7">
        <w:t xml:space="preserve"> </w:t>
      </w:r>
      <w:r w:rsidR="5BFBC215" w:rsidRPr="00F265A7">
        <w:t>will</w:t>
      </w:r>
      <w:r w:rsidR="009309CF" w:rsidRPr="00F265A7">
        <w:t xml:space="preserve"> be </w:t>
      </w:r>
      <w:r w:rsidR="00733279" w:rsidRPr="00F265A7">
        <w:t>evaluated</w:t>
      </w:r>
      <w:r w:rsidR="00B91BBE" w:rsidRPr="00F265A7">
        <w:t xml:space="preserve"> using</w:t>
      </w:r>
      <w:r w:rsidR="009309CF" w:rsidRPr="00F265A7">
        <w:t xml:space="preserve"> the district</w:t>
      </w:r>
      <w:r w:rsidR="00686D68">
        <w:t>’</w:t>
      </w:r>
      <w:r w:rsidR="009309CF" w:rsidRPr="00F265A7">
        <w:t>s</w:t>
      </w:r>
      <w:r w:rsidR="00F265A7">
        <w:t xml:space="preserve"> </w:t>
      </w:r>
      <w:r w:rsidR="009309CF" w:rsidRPr="00F265A7">
        <w:t xml:space="preserve">selection criteria and </w:t>
      </w:r>
      <w:r w:rsidR="0D206820" w:rsidRPr="00F265A7">
        <w:t>will</w:t>
      </w:r>
      <w:r w:rsidR="009309CF" w:rsidRPr="00F265A7">
        <w:t xml:space="preserve"> be accepted or rejected based on those criteria.</w:t>
      </w:r>
    </w:p>
    <w:p w14:paraId="6390E1E8" w14:textId="6768497C" w:rsidR="002C6EEF" w:rsidRPr="00F265A7" w:rsidRDefault="002C6EEF" w:rsidP="00203505">
      <w:pPr>
        <w:pStyle w:val="Level1"/>
      </w:pPr>
      <w:r w:rsidRPr="00F265A7">
        <w:t>Selection is an ongoing process which should include the removal of materials which no longer meet the selection criteria and the replacement of lost and worn materials still of educational value.</w:t>
      </w:r>
    </w:p>
    <w:p w14:paraId="17136663" w14:textId="3FA8B552" w:rsidR="001019A4" w:rsidRPr="00F265A7" w:rsidRDefault="001019A4" w:rsidP="001019A4">
      <w:pPr>
        <w:pStyle w:val="Level1"/>
        <w:numPr>
          <w:ilvl w:val="0"/>
          <w:numId w:val="0"/>
        </w:numPr>
        <w:rPr>
          <w:b/>
          <w:bCs/>
        </w:rPr>
      </w:pPr>
      <w:r w:rsidRPr="00F265A7">
        <w:rPr>
          <w:b/>
          <w:bCs/>
        </w:rPr>
        <w:t>School Library Materials</w:t>
      </w:r>
      <w:del w:id="2" w:author="OSBA" w:date="2025-09-12T17:11:00Z" w16du:dateUtc="2025-09-13T00:11:00Z">
        <w:r w:rsidR="00DC3AC1" w:rsidRPr="00F265A7">
          <w:rPr>
            <w:rStyle w:val="FootnoteReference"/>
          </w:rPr>
          <w:footnoteReference w:id="5"/>
        </w:r>
      </w:del>
    </w:p>
    <w:p w14:paraId="6BA37DA9" w14:textId="4D7AF19E" w:rsidR="00DC3AC1" w:rsidRPr="00F265A7" w:rsidRDefault="00C95169" w:rsidP="00A64B7C">
      <w:pPr>
        <w:pStyle w:val="Level1"/>
        <w:numPr>
          <w:ilvl w:val="0"/>
          <w:numId w:val="16"/>
        </w:numPr>
      </w:pPr>
      <w:r w:rsidRPr="00AF4D40">
        <w:rPr>
          <w:highlight w:val="lightGray"/>
        </w:rPr>
        <w:t xml:space="preserve">When </w:t>
      </w:r>
      <w:r w:rsidR="00C46480" w:rsidRPr="00AF4D40">
        <w:rPr>
          <w:highlight w:val="lightGray"/>
        </w:rPr>
        <w:t xml:space="preserve">making decisions on </w:t>
      </w:r>
      <w:r w:rsidR="00A64B7C" w:rsidRPr="00AF4D40">
        <w:rPr>
          <w:highlight w:val="lightGray"/>
        </w:rPr>
        <w:t>select</w:t>
      </w:r>
      <w:r w:rsidR="00C46480" w:rsidRPr="00AF4D40">
        <w:rPr>
          <w:highlight w:val="lightGray"/>
        </w:rPr>
        <w:t>ion</w:t>
      </w:r>
      <w:r w:rsidR="00A64B7C" w:rsidRPr="00AF4D40">
        <w:rPr>
          <w:highlight w:val="lightGray"/>
        </w:rPr>
        <w:t xml:space="preserve"> </w:t>
      </w:r>
      <w:r w:rsidRPr="00AF4D40">
        <w:rPr>
          <w:highlight w:val="lightGray"/>
        </w:rPr>
        <w:t xml:space="preserve">or </w:t>
      </w:r>
      <w:r w:rsidR="00C46480" w:rsidRPr="00AF4D40">
        <w:rPr>
          <w:highlight w:val="lightGray"/>
        </w:rPr>
        <w:t>retention of</w:t>
      </w:r>
      <w:del w:id="4" w:author="OSBA" w:date="2025-09-12T17:11:00Z" w16du:dateUtc="2025-09-13T00:11:00Z">
        <w:r w:rsidR="00A64B7C" w:rsidRPr="00F265A7">
          <w:delText>In selecting</w:delText>
        </w:r>
      </w:del>
      <w:r w:rsidR="00A64B7C" w:rsidRPr="00F265A7">
        <w:t xml:space="preserve"> materials for the school library</w:t>
      </w:r>
      <w:r w:rsidR="00724554" w:rsidRPr="00AF4D40">
        <w:rPr>
          <w:rStyle w:val="FootnoteReference"/>
          <w:highlight w:val="lightGray"/>
        </w:rPr>
        <w:footnoteReference w:id="6"/>
      </w:r>
      <w:r w:rsidR="00A64B7C" w:rsidRPr="00F265A7">
        <w:t xml:space="preserve"> or media center, a librarian, under supervision of the principal, will evaluate the existing collection and the curriculum needs. The librarian will consult reputable, </w:t>
      </w:r>
      <w:r w:rsidR="006559C6" w:rsidRPr="00F265A7">
        <w:t>professionally prepared</w:t>
      </w:r>
      <w:r w:rsidR="00A64B7C" w:rsidRPr="00F265A7">
        <w:t xml:space="preserve"> selection aids and other professional sources.</w:t>
      </w:r>
      <w:r w:rsidR="000C09B0" w:rsidRPr="00F265A7">
        <w:t xml:space="preserve"> Materials will </w:t>
      </w:r>
      <w:r w:rsidR="00831B0E" w:rsidRPr="00F265A7">
        <w:t>contain suitable readability levels.</w:t>
      </w:r>
      <w:r w:rsidR="000022E9" w:rsidRPr="00AF4D40">
        <w:rPr>
          <w:highlight w:val="lightGray"/>
        </w:rPr>
        <w:t xml:space="preserve"> </w:t>
      </w:r>
      <w:r w:rsidR="00C46480" w:rsidRPr="00AF4D40">
        <w:rPr>
          <w:highlight w:val="lightGray"/>
        </w:rPr>
        <w:t>The librarian</w:t>
      </w:r>
      <w:r w:rsidR="00FC41FF" w:rsidRPr="00AF4D40">
        <w:rPr>
          <w:highlight w:val="lightGray"/>
        </w:rPr>
        <w:t xml:space="preserve"> or other staff</w:t>
      </w:r>
      <w:r w:rsidR="00C46480" w:rsidRPr="00AF4D40">
        <w:rPr>
          <w:highlight w:val="lightGray"/>
        </w:rPr>
        <w:t xml:space="preserve"> may not prohibit </w:t>
      </w:r>
      <w:r w:rsidR="00101529" w:rsidRPr="00AF4D40">
        <w:rPr>
          <w:highlight w:val="lightGray"/>
        </w:rPr>
        <w:t>the</w:t>
      </w:r>
      <w:r w:rsidR="000022E9" w:rsidRPr="00AF4D40">
        <w:rPr>
          <w:highlight w:val="lightGray"/>
        </w:rPr>
        <w:t xml:space="preserve"> selection or retention</w:t>
      </w:r>
      <w:r w:rsidR="00101529" w:rsidRPr="00AF4D40">
        <w:rPr>
          <w:highlight w:val="lightGray"/>
        </w:rPr>
        <w:t xml:space="preserve"> of, or refusal to select or retain, </w:t>
      </w:r>
      <w:r w:rsidR="00C46480" w:rsidRPr="00AF4D40">
        <w:rPr>
          <w:highlight w:val="lightGray"/>
        </w:rPr>
        <w:t xml:space="preserve">library materials </w:t>
      </w:r>
      <w:r w:rsidR="000022E9" w:rsidRPr="00AF4D40">
        <w:rPr>
          <w:highlight w:val="lightGray"/>
        </w:rPr>
        <w:t xml:space="preserve">on the basis that </w:t>
      </w:r>
      <w:r w:rsidR="00101529" w:rsidRPr="00AF4D40">
        <w:rPr>
          <w:highlight w:val="lightGray"/>
        </w:rPr>
        <w:t xml:space="preserve">the </w:t>
      </w:r>
      <w:r w:rsidR="00C46480" w:rsidRPr="00AF4D40">
        <w:rPr>
          <w:highlight w:val="lightGray"/>
        </w:rPr>
        <w:t xml:space="preserve">library </w:t>
      </w:r>
      <w:r w:rsidR="00101529" w:rsidRPr="00AF4D40">
        <w:rPr>
          <w:highlight w:val="lightGray"/>
        </w:rPr>
        <w:t>materials include a perspective, study or story of, or are created by, any individual or group against whom discrimination is prohibited under ORS 659.850</w:t>
      </w:r>
      <w:r w:rsidR="001204E8" w:rsidRPr="00AF4D40">
        <w:rPr>
          <w:highlight w:val="lightGray"/>
        </w:rPr>
        <w:t>[,</w:t>
      </w:r>
      <w:r w:rsidR="00FC41FF" w:rsidRPr="00AF4D40">
        <w:rPr>
          <w:highlight w:val="lightGray"/>
        </w:rPr>
        <w:t xml:space="preserve"> </w:t>
      </w:r>
      <w:r w:rsidR="001204E8" w:rsidRPr="00AF4D40">
        <w:rPr>
          <w:highlight w:val="lightGray"/>
        </w:rPr>
        <w:t>i.e., race, color, religion, sex, sexual orientation, gender identity, national origin, marital status, age or disability]</w:t>
      </w:r>
      <w:r w:rsidR="00101529" w:rsidRPr="00AF4D40">
        <w:rPr>
          <w:highlight w:val="lightGray"/>
        </w:rPr>
        <w:t>.</w:t>
      </w:r>
    </w:p>
    <w:p w14:paraId="6727F26F" w14:textId="23873785" w:rsidR="00A64B7C" w:rsidRPr="00F265A7" w:rsidRDefault="005A1FB1" w:rsidP="00A64B7C">
      <w:pPr>
        <w:pStyle w:val="Level1"/>
        <w:numPr>
          <w:ilvl w:val="0"/>
          <w:numId w:val="16"/>
        </w:numPr>
      </w:pPr>
      <w:r w:rsidRPr="00F265A7">
        <w:t xml:space="preserve">Recommendations for selection may be solicited </w:t>
      </w:r>
      <w:proofErr w:type="gramStart"/>
      <w:r w:rsidRPr="00F265A7">
        <w:t>from</w:t>
      </w:r>
      <w:proofErr w:type="gramEnd"/>
      <w:r w:rsidRPr="00F265A7">
        <w:t xml:space="preserve"> staff and students.</w:t>
      </w:r>
    </w:p>
    <w:p w14:paraId="1289DE3F" w14:textId="58D22C80" w:rsidR="005A1FB1" w:rsidRPr="00F265A7" w:rsidRDefault="00715BD8" w:rsidP="23449859">
      <w:pPr>
        <w:pStyle w:val="Level1"/>
      </w:pPr>
      <w:r w:rsidRPr="00F265A7">
        <w:t xml:space="preserve">Donated materials </w:t>
      </w:r>
      <w:r w:rsidR="34FD28F6" w:rsidRPr="00F265A7">
        <w:t>will</w:t>
      </w:r>
      <w:r w:rsidR="00A72125" w:rsidRPr="00F265A7">
        <w:t xml:space="preserve"> be evaluated using the </w:t>
      </w:r>
      <w:r w:rsidR="00134619" w:rsidRPr="00F265A7">
        <w:t>established</w:t>
      </w:r>
      <w:r w:rsidR="00F265A7">
        <w:t xml:space="preserve"> </w:t>
      </w:r>
      <w:r w:rsidR="00A72125" w:rsidRPr="00F265A7">
        <w:t xml:space="preserve">selection criteria and </w:t>
      </w:r>
      <w:r w:rsidR="633D3883" w:rsidRPr="00F265A7">
        <w:t>will</w:t>
      </w:r>
      <w:r w:rsidR="00A72125" w:rsidRPr="00F265A7">
        <w:t xml:space="preserve"> be accepted or rejected based on those criteria.</w:t>
      </w:r>
    </w:p>
    <w:p w14:paraId="73DD2FDD" w14:textId="242DB844" w:rsidR="005A1FB1" w:rsidRPr="00F265A7" w:rsidRDefault="005A1FB1" w:rsidP="00A64B7C">
      <w:pPr>
        <w:pStyle w:val="Level1"/>
        <w:numPr>
          <w:ilvl w:val="0"/>
          <w:numId w:val="16"/>
        </w:numPr>
      </w:pPr>
      <w:r w:rsidRPr="00F265A7">
        <w:t>Selection is an ongoing process which should include the removal of materials which no longer meet the selection criteria and the replacement of lost and worn materials still of educational value.</w:t>
      </w:r>
    </w:p>
    <w:p w14:paraId="496CFD36" w14:textId="57F83EB6" w:rsidR="005A1FB1" w:rsidRPr="00F265A7" w:rsidRDefault="005A1FB1" w:rsidP="004B51DD">
      <w:pPr>
        <w:pStyle w:val="PolicyBodyText"/>
        <w:spacing w:after="240"/>
        <w:rPr>
          <w:b/>
          <w:bCs/>
        </w:rPr>
      </w:pPr>
      <w:r w:rsidRPr="00F265A7">
        <w:rPr>
          <w:b/>
          <w:bCs/>
        </w:rPr>
        <w:lastRenderedPageBreak/>
        <w:t>Classroom Library Materials</w:t>
      </w:r>
      <w:r w:rsidRPr="00F265A7">
        <w:rPr>
          <w:rStyle w:val="FootnoteReference"/>
        </w:rPr>
        <w:footnoteReference w:id="7"/>
      </w:r>
    </w:p>
    <w:p w14:paraId="2665CD23" w14:textId="4DF5A185" w:rsidR="004B51DD" w:rsidRPr="00B9009A" w:rsidRDefault="004D3423" w:rsidP="004B51DD">
      <w:pPr>
        <w:pStyle w:val="Level1"/>
        <w:numPr>
          <w:ilvl w:val="0"/>
          <w:numId w:val="17"/>
        </w:numPr>
        <w:rPr>
          <w:highlight w:val="yellow"/>
        </w:rPr>
      </w:pPr>
      <w:r w:rsidRPr="00F265A7">
        <w:t xml:space="preserve">When </w:t>
      </w:r>
      <w:r w:rsidR="004B51DD" w:rsidRPr="00F265A7">
        <w:t>selecting</w:t>
      </w:r>
      <w:r w:rsidR="004B51DD" w:rsidRPr="00AF4D40">
        <w:rPr>
          <w:highlight w:val="lightGray"/>
        </w:rPr>
        <w:t xml:space="preserve"> </w:t>
      </w:r>
      <w:r w:rsidR="00C95169" w:rsidRPr="00AF4D40">
        <w:rPr>
          <w:highlight w:val="lightGray"/>
        </w:rPr>
        <w:t>or retaining</w:t>
      </w:r>
      <w:r w:rsidR="004B51DD" w:rsidRPr="00F265A7">
        <w:t xml:space="preserve"> materials for a classroom library, the teacher may consult staff</w:t>
      </w:r>
      <w:r w:rsidR="004E6D0C" w:rsidRPr="00F265A7">
        <w:t xml:space="preserve"> </w:t>
      </w:r>
      <w:r w:rsidR="009D3E9F" w:rsidRPr="00F265A7">
        <w:t>a</w:t>
      </w:r>
      <w:r w:rsidR="004E6D0C" w:rsidRPr="00F265A7">
        <w:t xml:space="preserve">nd/or accept </w:t>
      </w:r>
      <w:r w:rsidR="009D3E9F" w:rsidRPr="00F265A7">
        <w:t>recommendations from staff and students.</w:t>
      </w:r>
      <w:r w:rsidR="00C95169" w:rsidRPr="00AF4D40">
        <w:rPr>
          <w:highlight w:val="lightGray"/>
        </w:rPr>
        <w:t xml:space="preserve"> </w:t>
      </w:r>
      <w:r w:rsidR="00C46480" w:rsidRPr="00AF4D40">
        <w:rPr>
          <w:highlight w:val="lightGray"/>
        </w:rPr>
        <w:t>The teacher</w:t>
      </w:r>
      <w:r w:rsidR="00FC41FF" w:rsidRPr="00AF4D40">
        <w:rPr>
          <w:highlight w:val="lightGray"/>
        </w:rPr>
        <w:t xml:space="preserve"> or other staff</w:t>
      </w:r>
      <w:r w:rsidR="00C46480" w:rsidRPr="00AF4D40">
        <w:rPr>
          <w:highlight w:val="lightGray"/>
        </w:rPr>
        <w:t xml:space="preserve"> may not prohibit the selection or retention of, or refusal to select or retain, library materials on the basis that the library materials include a perspective, study or story of, or are created by, any individual or group against whom discrimination is prohibited under ORS 659.850</w:t>
      </w:r>
      <w:r w:rsidR="00104BEE" w:rsidRPr="00B9009A">
        <w:rPr>
          <w:highlight w:val="yellow"/>
        </w:rPr>
        <w:t>[, i.e., race, color, religion, sex, sexual orientation, gender identity, national origin, marital status, age or disability]</w:t>
      </w:r>
      <w:r w:rsidR="00C46480" w:rsidRPr="00B9009A">
        <w:rPr>
          <w:highlight w:val="yellow"/>
        </w:rPr>
        <w:t>.</w:t>
      </w:r>
    </w:p>
    <w:p w14:paraId="775A21A7" w14:textId="05D8AF66" w:rsidR="004B51DD" w:rsidRPr="00F265A7" w:rsidRDefault="00715BD8" w:rsidP="598E6DEB">
      <w:pPr>
        <w:pStyle w:val="Level1"/>
      </w:pPr>
      <w:r w:rsidRPr="00F265A7">
        <w:t>Donated m</w:t>
      </w:r>
      <w:r w:rsidR="007609BB" w:rsidRPr="00F265A7">
        <w:t>aterials</w:t>
      </w:r>
      <w:r w:rsidR="004B51DD" w:rsidRPr="00F265A7">
        <w:t xml:space="preserve"> </w:t>
      </w:r>
      <w:r w:rsidR="009D67FB" w:rsidRPr="00F265A7">
        <w:t>will</w:t>
      </w:r>
      <w:r w:rsidR="004B51DD" w:rsidRPr="00F265A7">
        <w:t xml:space="preserve"> be evaluated and </w:t>
      </w:r>
      <w:r w:rsidR="008F5FC7" w:rsidRPr="00F265A7">
        <w:t>may</w:t>
      </w:r>
      <w:r w:rsidR="00BE6DB5" w:rsidRPr="00F265A7">
        <w:t xml:space="preserve"> </w:t>
      </w:r>
      <w:r w:rsidR="004B51DD" w:rsidRPr="00F265A7">
        <w:t xml:space="preserve">be accepted or rejected </w:t>
      </w:r>
      <w:r w:rsidR="008F5FC7" w:rsidRPr="00F265A7">
        <w:t>by the teacher</w:t>
      </w:r>
      <w:r w:rsidR="004B51DD" w:rsidRPr="00F265A7">
        <w:t>.</w:t>
      </w:r>
    </w:p>
    <w:p w14:paraId="57BB31E8" w14:textId="77777777" w:rsidR="00233461" w:rsidRDefault="004B51DD" w:rsidP="004B51DD">
      <w:pPr>
        <w:pStyle w:val="Level1"/>
        <w:numPr>
          <w:ilvl w:val="0"/>
          <w:numId w:val="17"/>
        </w:numPr>
      </w:pPr>
      <w:r w:rsidRPr="00F265A7">
        <w:t>Selection is an ongoing process which should include the removal of materials which no longer meet the selection criteria.</w:t>
      </w:r>
    </w:p>
    <w:sectPr w:rsidR="00233461" w:rsidSect="004F29C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250A3" w14:textId="77777777" w:rsidR="006A05D4" w:rsidRDefault="006A05D4" w:rsidP="00FC3907">
      <w:r>
        <w:separator/>
      </w:r>
    </w:p>
  </w:endnote>
  <w:endnote w:type="continuationSeparator" w:id="0">
    <w:p w14:paraId="46FEB58A" w14:textId="77777777" w:rsidR="006A05D4" w:rsidRDefault="006A05D4" w:rsidP="00FC3907">
      <w:r>
        <w:continuationSeparator/>
      </w:r>
    </w:p>
  </w:endnote>
  <w:endnote w:type="continuationNotice" w:id="1">
    <w:p w14:paraId="42EDC250" w14:textId="77777777" w:rsidR="006A05D4" w:rsidRDefault="006A0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63B58" w14:textId="77777777" w:rsidR="002D62CA" w:rsidRDefault="002D6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20861" w:rsidRPr="00F265A7" w14:paraId="7D27D23B" w14:textId="77777777">
      <w:tc>
        <w:tcPr>
          <w:tcW w:w="2340" w:type="dxa"/>
        </w:tcPr>
        <w:p w14:paraId="7F213558" w14:textId="42139EA3" w:rsidR="00920861" w:rsidRPr="00F265A7" w:rsidRDefault="00920861">
          <w:pPr>
            <w:pStyle w:val="Footer"/>
            <w:rPr>
              <w:noProof/>
              <w:sz w:val="20"/>
            </w:rPr>
          </w:pPr>
        </w:p>
      </w:tc>
      <w:tc>
        <w:tcPr>
          <w:tcW w:w="7956" w:type="dxa"/>
        </w:tcPr>
        <w:p w14:paraId="38087811" w14:textId="3796B1FC" w:rsidR="00920861" w:rsidRPr="00F265A7" w:rsidRDefault="00920861">
          <w:pPr>
            <w:pStyle w:val="Footer"/>
            <w:jc w:val="right"/>
          </w:pPr>
          <w:r w:rsidRPr="00F265A7">
            <w:t>Instructional Materials – IIA-</w:t>
          </w:r>
          <w:proofErr w:type="gramStart"/>
          <w:r w:rsidRPr="00F265A7">
            <w:t>AR(</w:t>
          </w:r>
          <w:proofErr w:type="gramEnd"/>
          <w:r w:rsidRPr="00F265A7">
            <w:t>1)</w:t>
          </w:r>
        </w:p>
        <w:p w14:paraId="37F2EAD5" w14:textId="77777777" w:rsidR="00920861" w:rsidRPr="00F265A7" w:rsidRDefault="00920861">
          <w:pPr>
            <w:pStyle w:val="Footer"/>
            <w:jc w:val="right"/>
            <w:rPr>
              <w:sz w:val="20"/>
            </w:rPr>
          </w:pPr>
          <w:r w:rsidRPr="00F265A7">
            <w:rPr>
              <w:bCs/>
              <w:noProof/>
            </w:rPr>
            <w:fldChar w:fldCharType="begin"/>
          </w:r>
          <w:r w:rsidRPr="00F265A7">
            <w:rPr>
              <w:bCs/>
              <w:noProof/>
            </w:rPr>
            <w:instrText xml:space="preserve"> PAGE  \* Arabic  \* MERGEFORMAT </w:instrText>
          </w:r>
          <w:r w:rsidRPr="00F265A7">
            <w:rPr>
              <w:bCs/>
              <w:noProof/>
            </w:rPr>
            <w:fldChar w:fldCharType="separate"/>
          </w:r>
          <w:r w:rsidRPr="00F265A7">
            <w:rPr>
              <w:bCs/>
              <w:noProof/>
            </w:rPr>
            <w:t>1</w:t>
          </w:r>
          <w:r w:rsidRPr="00F265A7">
            <w:rPr>
              <w:bCs/>
              <w:noProof/>
            </w:rPr>
            <w:fldChar w:fldCharType="end"/>
          </w:r>
          <w:r w:rsidRPr="00F265A7">
            <w:rPr>
              <w:noProof/>
            </w:rPr>
            <w:t>-</w:t>
          </w:r>
          <w:r w:rsidRPr="00F265A7">
            <w:rPr>
              <w:bCs/>
              <w:noProof/>
            </w:rPr>
            <w:fldChar w:fldCharType="begin"/>
          </w:r>
          <w:r w:rsidRPr="00F265A7">
            <w:rPr>
              <w:bCs/>
              <w:noProof/>
            </w:rPr>
            <w:instrText xml:space="preserve"> NUMPAGES  \* Arabic  \* MERGEFORMAT </w:instrText>
          </w:r>
          <w:r w:rsidRPr="00F265A7">
            <w:rPr>
              <w:bCs/>
              <w:noProof/>
            </w:rPr>
            <w:fldChar w:fldCharType="separate"/>
          </w:r>
          <w:r w:rsidRPr="00F265A7">
            <w:rPr>
              <w:bCs/>
              <w:noProof/>
            </w:rPr>
            <w:t>1</w:t>
          </w:r>
          <w:r w:rsidRPr="00F265A7">
            <w:rPr>
              <w:bCs/>
              <w:noProof/>
            </w:rPr>
            <w:fldChar w:fldCharType="end"/>
          </w:r>
        </w:p>
      </w:tc>
    </w:tr>
  </w:tbl>
  <w:p w14:paraId="7BB90E00" w14:textId="77777777" w:rsidR="00920861" w:rsidRPr="00F265A7" w:rsidRDefault="00920861">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2DAE1" w14:textId="77777777" w:rsidR="002D62CA" w:rsidRDefault="002D6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C74A1" w14:textId="77777777" w:rsidR="006A05D4" w:rsidRDefault="006A05D4" w:rsidP="00FC3907">
      <w:r>
        <w:separator/>
      </w:r>
    </w:p>
  </w:footnote>
  <w:footnote w:type="continuationSeparator" w:id="0">
    <w:p w14:paraId="5921B7D4" w14:textId="77777777" w:rsidR="006A05D4" w:rsidRDefault="006A05D4" w:rsidP="00FC3907">
      <w:r>
        <w:continuationSeparator/>
      </w:r>
    </w:p>
  </w:footnote>
  <w:footnote w:type="continuationNotice" w:id="1">
    <w:p w14:paraId="05BD91F4" w14:textId="77777777" w:rsidR="006A05D4" w:rsidRDefault="006A05D4"/>
  </w:footnote>
  <w:footnote w:id="2">
    <w:p w14:paraId="746D80AE" w14:textId="7E0B218A" w:rsidR="00AA40BF" w:rsidRDefault="00AA40BF">
      <w:pPr>
        <w:pStyle w:val="FootnoteText"/>
      </w:pPr>
      <w:r>
        <w:rPr>
          <w:rStyle w:val="FootnoteReference"/>
        </w:rPr>
        <w:footnoteRef/>
      </w:r>
      <w:r>
        <w:t xml:space="preserve"> </w:t>
      </w:r>
      <w:r w:rsidR="00686D68">
        <w:t>“</w:t>
      </w:r>
      <w:r w:rsidRPr="00F265A7">
        <w:t>Core instructional material</w:t>
      </w:r>
      <w:r w:rsidR="000B5161" w:rsidRPr="00F265A7">
        <w:t>,</w:t>
      </w:r>
      <w:r w:rsidR="00686D68">
        <w:t>”</w:t>
      </w:r>
      <w:r w:rsidRPr="00F265A7">
        <w:t xml:space="preserve"> </w:t>
      </w:r>
      <w:r w:rsidR="000B5161" w:rsidRPr="00F265A7">
        <w:t xml:space="preserve">sometimes referred to as basal, </w:t>
      </w:r>
      <w:r w:rsidRPr="00F265A7">
        <w:t xml:space="preserve">means any organized system, which constitutes the major instructional vehicle for a given course of study, or any part thereof. Core instructional materials may include adaptive or personalized learning programs, </w:t>
      </w:r>
      <w:r w:rsidR="00AD0805" w:rsidRPr="00F265A7">
        <w:t xml:space="preserve">digital textbooks and print textbooks and are adopted and paid for by the district. Core instructional materials may include such instructional materials as a hardbound or a softbound book or </w:t>
      </w:r>
      <w:proofErr w:type="gramStart"/>
      <w:r w:rsidR="00AD0805" w:rsidRPr="00F265A7">
        <w:t>books, or</w:t>
      </w:r>
      <w:proofErr w:type="gramEnd"/>
      <w:r w:rsidR="00AD0805" w:rsidRPr="00F265A7">
        <w:t xml:space="preserve"> sets or kits of print and non-print materials, including electronic and internet or web-based materials or media.</w:t>
      </w:r>
    </w:p>
  </w:footnote>
  <w:footnote w:id="3">
    <w:p w14:paraId="321EC9A2" w14:textId="77777777" w:rsidR="576D5844" w:rsidRPr="00AF4D40" w:rsidRDefault="576D5844" w:rsidP="00F265A7">
      <w:pPr>
        <w:pStyle w:val="FootnoteText"/>
        <w:rPr>
          <w:highlight w:val="lightGray"/>
        </w:rPr>
      </w:pPr>
      <w:r w:rsidRPr="00AF4D40">
        <w:rPr>
          <w:rStyle w:val="FootnoteReference"/>
          <w:highlight w:val="lightGray"/>
        </w:rPr>
        <w:footnoteRef/>
      </w:r>
      <w:r w:rsidR="52709B09" w:rsidRPr="00AF4D40">
        <w:rPr>
          <w:highlight w:val="lightGray"/>
        </w:rPr>
        <w:t xml:space="preserve"> {Depending on the structure of the committee</w:t>
      </w:r>
      <w:r w:rsidR="02DF218E" w:rsidRPr="00AF4D40">
        <w:rPr>
          <w:highlight w:val="lightGray"/>
        </w:rPr>
        <w:t xml:space="preserve"> </w:t>
      </w:r>
      <w:r w:rsidR="2266FF9C" w:rsidRPr="00AF4D40">
        <w:rPr>
          <w:highlight w:val="lightGray"/>
        </w:rPr>
        <w:t xml:space="preserve">and who the </w:t>
      </w:r>
      <w:r w:rsidR="35709D67" w:rsidRPr="00AF4D40">
        <w:rPr>
          <w:highlight w:val="lightGray"/>
        </w:rPr>
        <w:t>committee</w:t>
      </w:r>
      <w:r w:rsidR="2266FF9C" w:rsidRPr="00AF4D40">
        <w:rPr>
          <w:highlight w:val="lightGray"/>
        </w:rPr>
        <w:t xml:space="preserve"> </w:t>
      </w:r>
      <w:r w:rsidR="601CF8CE" w:rsidRPr="00AF4D40">
        <w:rPr>
          <w:highlight w:val="lightGray"/>
        </w:rPr>
        <w:t>reports to</w:t>
      </w:r>
      <w:r w:rsidR="52709B09" w:rsidRPr="00AF4D40">
        <w:rPr>
          <w:highlight w:val="lightGray"/>
        </w:rPr>
        <w:t xml:space="preserve">, </w:t>
      </w:r>
      <w:r w:rsidR="00E53A91" w:rsidRPr="00AF4D40">
        <w:rPr>
          <w:highlight w:val="lightGray"/>
        </w:rPr>
        <w:t>Public Meetings Law</w:t>
      </w:r>
      <w:r w:rsidR="52709B09" w:rsidRPr="00AF4D40">
        <w:rPr>
          <w:highlight w:val="lightGray"/>
        </w:rPr>
        <w:t xml:space="preserve"> </w:t>
      </w:r>
      <w:r w:rsidR="10F01F62" w:rsidRPr="00AF4D40">
        <w:rPr>
          <w:highlight w:val="lightGray"/>
        </w:rPr>
        <w:t xml:space="preserve">may apply to the </w:t>
      </w:r>
      <w:r w:rsidR="2AA72FCE" w:rsidRPr="00AF4D40">
        <w:rPr>
          <w:highlight w:val="lightGray"/>
        </w:rPr>
        <w:t xml:space="preserve">committee </w:t>
      </w:r>
      <w:r w:rsidR="7B4A9568" w:rsidRPr="00AF4D40">
        <w:rPr>
          <w:highlight w:val="lightGray"/>
        </w:rPr>
        <w:t>meetings</w:t>
      </w:r>
      <w:r w:rsidR="47EB3D37" w:rsidRPr="00AF4D40">
        <w:rPr>
          <w:highlight w:val="lightGray"/>
        </w:rPr>
        <w:t>.}</w:t>
      </w:r>
    </w:p>
  </w:footnote>
  <w:footnote w:id="4">
    <w:p w14:paraId="272F3675" w14:textId="121B7535" w:rsidR="00674017" w:rsidRDefault="00674017">
      <w:pPr>
        <w:pStyle w:val="FootnoteText"/>
      </w:pPr>
      <w:r>
        <w:rPr>
          <w:rStyle w:val="FootnoteReference"/>
        </w:rPr>
        <w:footnoteRef/>
      </w:r>
      <w:r>
        <w:t xml:space="preserve"> </w:t>
      </w:r>
      <w:r w:rsidR="00686D68">
        <w:t>“</w:t>
      </w:r>
      <w:r w:rsidRPr="00F265A7">
        <w:t>Supplemental instructional materials</w:t>
      </w:r>
      <w:r w:rsidR="00686D68">
        <w:t>”</w:t>
      </w:r>
      <w:r w:rsidRPr="00F265A7">
        <w:t xml:space="preserve"> </w:t>
      </w:r>
      <w:r w:rsidR="00AD0805" w:rsidRPr="00F265A7">
        <w:t>means instructional materials used as part of the course of study, which are not part of the core instructional materials. They contain materials to supplement and/or differentiate core instruction and are generally teacher selected. These materials are not adopted by the Board. Materials required or assigned to be used as part of a class may be considered supplemental instructional materials, regardless of the source or location of the material.</w:t>
      </w:r>
    </w:p>
  </w:footnote>
  <w:footnote w:id="5">
    <w:p w14:paraId="4640CEC0" w14:textId="3CCF73EC" w:rsidR="00DC3AC1" w:rsidRDefault="00DC3AC1">
      <w:pPr>
        <w:pStyle w:val="FootnoteText"/>
      </w:pPr>
      <w:del w:id="3" w:author="OSBA" w:date="2025-09-12T17:11:00Z" w16du:dateUtc="2025-09-13T00:11:00Z">
        <w:r>
          <w:rPr>
            <w:rStyle w:val="FootnoteReference"/>
          </w:rPr>
          <w:footnoteRef/>
        </w:r>
        <w:r>
          <w:delText xml:space="preserve"> </w:delText>
        </w:r>
        <w:r w:rsidR="00686D68">
          <w:delText>“</w:delText>
        </w:r>
        <w:r w:rsidR="007E4DA9" w:rsidRPr="00F265A7">
          <w:delText>School library materials</w:delText>
        </w:r>
        <w:r w:rsidR="00686D68">
          <w:delText>”</w:delText>
        </w:r>
        <w:r w:rsidR="007E4DA9" w:rsidRPr="00F265A7">
          <w:delText xml:space="preserve"> means materials that are kept in the school library for student selection and use. The use of these materials may not be required for a particular class, but they may be selected by students to use. These may include books, media, newspapers, magazines, videos, websites</w:delText>
        </w:r>
        <w:r w:rsidR="00C154DD" w:rsidRPr="00F265A7">
          <w:delText>,</w:delText>
        </w:r>
        <w:r w:rsidR="007E4DA9" w:rsidRPr="00F265A7">
          <w:delText xml:space="preserve"> or databases, including in digital or print, etc. These materials are not adopted by the Board.</w:delText>
        </w:r>
      </w:del>
    </w:p>
  </w:footnote>
  <w:footnote w:id="6">
    <w:p w14:paraId="047311B5" w14:textId="77777777" w:rsidR="00724554" w:rsidRPr="00AF4D40" w:rsidRDefault="00724554" w:rsidP="00724554">
      <w:pPr>
        <w:pStyle w:val="FootnoteText"/>
        <w:rPr>
          <w:highlight w:val="lightGray"/>
        </w:rPr>
      </w:pPr>
      <w:r w:rsidRPr="00AF4D40">
        <w:rPr>
          <w:rStyle w:val="FootnoteReference"/>
          <w:highlight w:val="lightGray"/>
        </w:rPr>
        <w:footnoteRef/>
      </w:r>
      <w:r w:rsidRPr="00AF4D40">
        <w:rPr>
          <w:highlight w:val="lightGray"/>
        </w:rPr>
        <w:t xml:space="preserve"> “School library” means any collection of library materials (as defined in policy), made available to students at school, either at a central location of the school, at a common area for one or more grades of school, or through an online remove education program. The use of these materials may not be required for a particular class, but they may be selected by students to use. These materials are not adopted by the Board.</w:t>
      </w:r>
    </w:p>
  </w:footnote>
  <w:footnote w:id="7">
    <w:p w14:paraId="698ABC35" w14:textId="4747B869" w:rsidR="005A1FB1" w:rsidRDefault="005A1FB1">
      <w:pPr>
        <w:pStyle w:val="FootnoteText"/>
      </w:pPr>
      <w:r>
        <w:rPr>
          <w:rStyle w:val="FootnoteReference"/>
        </w:rPr>
        <w:footnoteRef/>
      </w:r>
      <w:r>
        <w:t xml:space="preserve"> </w:t>
      </w:r>
      <w:r w:rsidR="00686D68">
        <w:t>“</w:t>
      </w:r>
      <w:r w:rsidR="007E4DA9" w:rsidRPr="00F265A7">
        <w:t>Classroom library</w:t>
      </w:r>
      <w:r w:rsidR="00686D68" w:rsidRPr="00AF4D40">
        <w:rPr>
          <w:highlight w:val="lightGray"/>
        </w:rPr>
        <w:t>”</w:t>
      </w:r>
      <w:r w:rsidR="007E4DA9" w:rsidRPr="00AF4D40">
        <w:rPr>
          <w:highlight w:val="lightGray"/>
        </w:rPr>
        <w:t xml:space="preserve"> means </w:t>
      </w:r>
      <w:r w:rsidR="00724554" w:rsidRPr="00AF4D40">
        <w:rPr>
          <w:highlight w:val="lightGray"/>
        </w:rPr>
        <w:t>any collection of library</w:t>
      </w:r>
      <w:r w:rsidR="007E4DA9" w:rsidRPr="00F265A7">
        <w:t xml:space="preserve"> materials</w:t>
      </w:r>
      <w:r w:rsidR="00724554" w:rsidRPr="00AF4D40">
        <w:rPr>
          <w:highlight w:val="lightGray"/>
        </w:rPr>
        <w:t xml:space="preserve"> (as defined</w:t>
      </w:r>
      <w:del w:id="5" w:author="OSBA" w:date="2025-09-12T17:11:00Z" w16du:dateUtc="2025-09-13T00:11:00Z">
        <w:r w:rsidR="00686D68">
          <w:delText>”</w:delText>
        </w:r>
        <w:r w:rsidR="007E4DA9" w:rsidRPr="00F265A7">
          <w:delText xml:space="preserve"> means materials that are kept</w:delText>
        </w:r>
      </w:del>
      <w:r w:rsidR="007E4DA9" w:rsidRPr="00F265A7">
        <w:t xml:space="preserve"> in </w:t>
      </w:r>
      <w:r w:rsidR="00724554" w:rsidRPr="00AF4D40">
        <w:rPr>
          <w:highlight w:val="lightGray"/>
        </w:rPr>
        <w:t>policy) made available to students in a single</w:t>
      </w:r>
      <w:del w:id="6" w:author="OSBA" w:date="2025-09-12T17:11:00Z" w16du:dateUtc="2025-09-13T00:11:00Z">
        <w:r w:rsidR="007E4DA9" w:rsidRPr="00F265A7">
          <w:delText>the</w:delText>
        </w:r>
      </w:del>
      <w:r w:rsidR="007E4DA9" w:rsidRPr="00F265A7">
        <w:t xml:space="preserve"> classroom </w:t>
      </w:r>
      <w:r w:rsidR="00724554" w:rsidRPr="00AF4D40">
        <w:rPr>
          <w:highlight w:val="lightGray"/>
        </w:rPr>
        <w:t>or a common area accessible by two or more classrooms in district schools</w:t>
      </w:r>
      <w:del w:id="7" w:author="OSBA" w:date="2025-09-12T17:11:00Z" w16du:dateUtc="2025-09-13T00:11:00Z">
        <w:r w:rsidR="007E4DA9" w:rsidRPr="00F265A7">
          <w:delText>for student selection and use</w:delText>
        </w:r>
      </w:del>
      <w:r w:rsidR="007E4DA9" w:rsidRPr="00F265A7">
        <w:t xml:space="preserve">. The use of these materials is not required for the class, but they may be selected by students to use. </w:t>
      </w:r>
      <w:del w:id="8" w:author="OSBA" w:date="2025-09-12T17:11:00Z" w16du:dateUtc="2025-09-13T00:11:00Z">
        <w:r w:rsidR="007E4DA9" w:rsidRPr="00F265A7">
          <w:delText xml:space="preserve">These may include books, media, newspapers, magazines, videos, etc. </w:delText>
        </w:r>
      </w:del>
      <w:r w:rsidR="007E4DA9" w:rsidRPr="00F265A7">
        <w:t>These materials are not adopted by the Board.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B9174" w14:textId="77777777" w:rsidR="002D62CA" w:rsidRPr="00AF4D40" w:rsidRDefault="002D6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97CEC" w14:textId="77777777" w:rsidR="002D62CA" w:rsidRDefault="002D62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61AF6" w14:textId="77777777" w:rsidR="002D62CA" w:rsidRDefault="002D62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46781220">
    <w:abstractNumId w:val="7"/>
  </w:num>
  <w:num w:numId="2" w16cid:durableId="829099564">
    <w:abstractNumId w:val="4"/>
  </w:num>
  <w:num w:numId="3" w16cid:durableId="926427731">
    <w:abstractNumId w:val="4"/>
  </w:num>
  <w:num w:numId="4" w16cid:durableId="1723944022">
    <w:abstractNumId w:val="3"/>
  </w:num>
  <w:num w:numId="5" w16cid:durableId="149905076">
    <w:abstractNumId w:val="3"/>
  </w:num>
  <w:num w:numId="6" w16cid:durableId="573398961">
    <w:abstractNumId w:val="2"/>
  </w:num>
  <w:num w:numId="7" w16cid:durableId="715204781">
    <w:abstractNumId w:val="2"/>
  </w:num>
  <w:num w:numId="8" w16cid:durableId="1464695183">
    <w:abstractNumId w:val="1"/>
  </w:num>
  <w:num w:numId="9" w16cid:durableId="2095199426">
    <w:abstractNumId w:val="1"/>
  </w:num>
  <w:num w:numId="10" w16cid:durableId="1131051041">
    <w:abstractNumId w:val="0"/>
  </w:num>
  <w:num w:numId="11" w16cid:durableId="1529489589">
    <w:abstractNumId w:val="0"/>
  </w:num>
  <w:num w:numId="12" w16cid:durableId="1817992518">
    <w:abstractNumId w:val="6"/>
  </w:num>
  <w:num w:numId="13" w16cid:durableId="8223803">
    <w:abstractNumId w:val="9"/>
  </w:num>
  <w:num w:numId="14" w16cid:durableId="1428888383">
    <w:abstractNumId w:val="8"/>
  </w:num>
  <w:num w:numId="15" w16cid:durableId="1447458718">
    <w:abstractNumId w:val="5"/>
  </w:num>
  <w:num w:numId="16" w16cid:durableId="20670985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14396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2E9"/>
    <w:rsid w:val="0001313D"/>
    <w:rsid w:val="000143A2"/>
    <w:rsid w:val="00017254"/>
    <w:rsid w:val="00020FE4"/>
    <w:rsid w:val="000217B9"/>
    <w:rsid w:val="00026726"/>
    <w:rsid w:val="00032087"/>
    <w:rsid w:val="00034683"/>
    <w:rsid w:val="00035A4D"/>
    <w:rsid w:val="000376CE"/>
    <w:rsid w:val="00045D57"/>
    <w:rsid w:val="000511CD"/>
    <w:rsid w:val="00052BE8"/>
    <w:rsid w:val="000543C4"/>
    <w:rsid w:val="00055F9B"/>
    <w:rsid w:val="0005771C"/>
    <w:rsid w:val="000577C7"/>
    <w:rsid w:val="000617BB"/>
    <w:rsid w:val="00065075"/>
    <w:rsid w:val="00065110"/>
    <w:rsid w:val="0007087A"/>
    <w:rsid w:val="00071EA0"/>
    <w:rsid w:val="00074380"/>
    <w:rsid w:val="00083481"/>
    <w:rsid w:val="000872BB"/>
    <w:rsid w:val="00093AF4"/>
    <w:rsid w:val="00093EC6"/>
    <w:rsid w:val="00095F9B"/>
    <w:rsid w:val="00096B9C"/>
    <w:rsid w:val="000A132A"/>
    <w:rsid w:val="000A2FE8"/>
    <w:rsid w:val="000A3DEE"/>
    <w:rsid w:val="000A6A9E"/>
    <w:rsid w:val="000B056A"/>
    <w:rsid w:val="000B092A"/>
    <w:rsid w:val="000B34E0"/>
    <w:rsid w:val="000B5161"/>
    <w:rsid w:val="000B703D"/>
    <w:rsid w:val="000B75D8"/>
    <w:rsid w:val="000B78D3"/>
    <w:rsid w:val="000C09B0"/>
    <w:rsid w:val="000C0C4E"/>
    <w:rsid w:val="000C25BD"/>
    <w:rsid w:val="000D522B"/>
    <w:rsid w:val="000E3D56"/>
    <w:rsid w:val="000E488B"/>
    <w:rsid w:val="000E5ABF"/>
    <w:rsid w:val="000F261A"/>
    <w:rsid w:val="000F30CA"/>
    <w:rsid w:val="000F642D"/>
    <w:rsid w:val="000F710F"/>
    <w:rsid w:val="000F7910"/>
    <w:rsid w:val="00100348"/>
    <w:rsid w:val="00101529"/>
    <w:rsid w:val="001019A4"/>
    <w:rsid w:val="00101A50"/>
    <w:rsid w:val="00104BEE"/>
    <w:rsid w:val="00112BE1"/>
    <w:rsid w:val="001155E1"/>
    <w:rsid w:val="001204E8"/>
    <w:rsid w:val="00123136"/>
    <w:rsid w:val="00125E1F"/>
    <w:rsid w:val="001311BE"/>
    <w:rsid w:val="00131C84"/>
    <w:rsid w:val="00134619"/>
    <w:rsid w:val="00137065"/>
    <w:rsid w:val="00145217"/>
    <w:rsid w:val="001479B1"/>
    <w:rsid w:val="00150001"/>
    <w:rsid w:val="00151EC6"/>
    <w:rsid w:val="00156EA7"/>
    <w:rsid w:val="00162CAB"/>
    <w:rsid w:val="0018025F"/>
    <w:rsid w:val="00182C0F"/>
    <w:rsid w:val="00184B65"/>
    <w:rsid w:val="00195733"/>
    <w:rsid w:val="001A5BBB"/>
    <w:rsid w:val="001C1D43"/>
    <w:rsid w:val="001C3978"/>
    <w:rsid w:val="001C5C15"/>
    <w:rsid w:val="001D023F"/>
    <w:rsid w:val="001D7A3C"/>
    <w:rsid w:val="001D7A9A"/>
    <w:rsid w:val="001E1260"/>
    <w:rsid w:val="001E46BE"/>
    <w:rsid w:val="001E7AE7"/>
    <w:rsid w:val="001F09CD"/>
    <w:rsid w:val="001F4D2D"/>
    <w:rsid w:val="00203505"/>
    <w:rsid w:val="00205F76"/>
    <w:rsid w:val="002066E3"/>
    <w:rsid w:val="00207EA6"/>
    <w:rsid w:val="0021369D"/>
    <w:rsid w:val="002162D0"/>
    <w:rsid w:val="00217190"/>
    <w:rsid w:val="00220B5B"/>
    <w:rsid w:val="00221771"/>
    <w:rsid w:val="00224022"/>
    <w:rsid w:val="00233461"/>
    <w:rsid w:val="00234AA2"/>
    <w:rsid w:val="00244D86"/>
    <w:rsid w:val="00246025"/>
    <w:rsid w:val="00251F1C"/>
    <w:rsid w:val="002531D3"/>
    <w:rsid w:val="00267175"/>
    <w:rsid w:val="00267F6E"/>
    <w:rsid w:val="0028031C"/>
    <w:rsid w:val="00280B93"/>
    <w:rsid w:val="002821D2"/>
    <w:rsid w:val="00284A5E"/>
    <w:rsid w:val="00286D2D"/>
    <w:rsid w:val="002A24E6"/>
    <w:rsid w:val="002A7657"/>
    <w:rsid w:val="002B0D29"/>
    <w:rsid w:val="002C6EEF"/>
    <w:rsid w:val="002C77C7"/>
    <w:rsid w:val="002D024E"/>
    <w:rsid w:val="002D549A"/>
    <w:rsid w:val="002D62CA"/>
    <w:rsid w:val="002F4380"/>
    <w:rsid w:val="002F4D33"/>
    <w:rsid w:val="002F7C67"/>
    <w:rsid w:val="00301CFD"/>
    <w:rsid w:val="00305489"/>
    <w:rsid w:val="00306100"/>
    <w:rsid w:val="00306B03"/>
    <w:rsid w:val="00306D03"/>
    <w:rsid w:val="00311B2D"/>
    <w:rsid w:val="00313CF5"/>
    <w:rsid w:val="00313E3B"/>
    <w:rsid w:val="00315EA7"/>
    <w:rsid w:val="003233D7"/>
    <w:rsid w:val="003234E0"/>
    <w:rsid w:val="00340732"/>
    <w:rsid w:val="003421A6"/>
    <w:rsid w:val="0034607B"/>
    <w:rsid w:val="00346329"/>
    <w:rsid w:val="003500F1"/>
    <w:rsid w:val="003540CE"/>
    <w:rsid w:val="00354BAF"/>
    <w:rsid w:val="00355C5E"/>
    <w:rsid w:val="00363573"/>
    <w:rsid w:val="00363AE7"/>
    <w:rsid w:val="00367B06"/>
    <w:rsid w:val="003804C0"/>
    <w:rsid w:val="00385E10"/>
    <w:rsid w:val="00387B83"/>
    <w:rsid w:val="00391083"/>
    <w:rsid w:val="003915B0"/>
    <w:rsid w:val="00395CCC"/>
    <w:rsid w:val="003B3329"/>
    <w:rsid w:val="003B6E53"/>
    <w:rsid w:val="003C686B"/>
    <w:rsid w:val="003D07AD"/>
    <w:rsid w:val="003D090F"/>
    <w:rsid w:val="003E38A7"/>
    <w:rsid w:val="003E51CC"/>
    <w:rsid w:val="003E6107"/>
    <w:rsid w:val="003E6E0C"/>
    <w:rsid w:val="003E7067"/>
    <w:rsid w:val="003F5782"/>
    <w:rsid w:val="003F5EFA"/>
    <w:rsid w:val="003F7B66"/>
    <w:rsid w:val="0040630F"/>
    <w:rsid w:val="00415660"/>
    <w:rsid w:val="00415A69"/>
    <w:rsid w:val="00421FB1"/>
    <w:rsid w:val="004263FB"/>
    <w:rsid w:val="004347FA"/>
    <w:rsid w:val="00440997"/>
    <w:rsid w:val="00441FFE"/>
    <w:rsid w:val="00443C38"/>
    <w:rsid w:val="00444E8C"/>
    <w:rsid w:val="00447FDF"/>
    <w:rsid w:val="0045136D"/>
    <w:rsid w:val="00453EF5"/>
    <w:rsid w:val="00453FAC"/>
    <w:rsid w:val="00455739"/>
    <w:rsid w:val="00456577"/>
    <w:rsid w:val="00472B26"/>
    <w:rsid w:val="00481FBA"/>
    <w:rsid w:val="00484B66"/>
    <w:rsid w:val="00490A75"/>
    <w:rsid w:val="00492156"/>
    <w:rsid w:val="0049277F"/>
    <w:rsid w:val="00494174"/>
    <w:rsid w:val="004A0315"/>
    <w:rsid w:val="004B51DD"/>
    <w:rsid w:val="004C1EE4"/>
    <w:rsid w:val="004C2F7D"/>
    <w:rsid w:val="004C36CE"/>
    <w:rsid w:val="004C63CC"/>
    <w:rsid w:val="004D3423"/>
    <w:rsid w:val="004E0D80"/>
    <w:rsid w:val="004E239B"/>
    <w:rsid w:val="004E3582"/>
    <w:rsid w:val="004E6D0C"/>
    <w:rsid w:val="004E7735"/>
    <w:rsid w:val="004F29CF"/>
    <w:rsid w:val="004F4D89"/>
    <w:rsid w:val="004F535E"/>
    <w:rsid w:val="004F53EB"/>
    <w:rsid w:val="005130E3"/>
    <w:rsid w:val="0051750D"/>
    <w:rsid w:val="00524F11"/>
    <w:rsid w:val="005342BD"/>
    <w:rsid w:val="00536354"/>
    <w:rsid w:val="00543474"/>
    <w:rsid w:val="00553DD6"/>
    <w:rsid w:val="00557B3F"/>
    <w:rsid w:val="00557E6B"/>
    <w:rsid w:val="00565B93"/>
    <w:rsid w:val="00566E06"/>
    <w:rsid w:val="00573A5C"/>
    <w:rsid w:val="005819A5"/>
    <w:rsid w:val="0059300A"/>
    <w:rsid w:val="00596B56"/>
    <w:rsid w:val="005A0A48"/>
    <w:rsid w:val="005A1FB1"/>
    <w:rsid w:val="005A2D0A"/>
    <w:rsid w:val="005A4EEB"/>
    <w:rsid w:val="005A6BFA"/>
    <w:rsid w:val="005B234D"/>
    <w:rsid w:val="005C1564"/>
    <w:rsid w:val="005C5AE3"/>
    <w:rsid w:val="005E06B3"/>
    <w:rsid w:val="005E3F0A"/>
    <w:rsid w:val="005E4B60"/>
    <w:rsid w:val="005F3316"/>
    <w:rsid w:val="005F66E3"/>
    <w:rsid w:val="00604167"/>
    <w:rsid w:val="0060463A"/>
    <w:rsid w:val="006066EB"/>
    <w:rsid w:val="0061672C"/>
    <w:rsid w:val="00620A00"/>
    <w:rsid w:val="00621D2B"/>
    <w:rsid w:val="0062234F"/>
    <w:rsid w:val="0062603D"/>
    <w:rsid w:val="00634B0E"/>
    <w:rsid w:val="00637564"/>
    <w:rsid w:val="00645006"/>
    <w:rsid w:val="006559C6"/>
    <w:rsid w:val="00656203"/>
    <w:rsid w:val="00660AC5"/>
    <w:rsid w:val="00662E7C"/>
    <w:rsid w:val="006652D5"/>
    <w:rsid w:val="006705C2"/>
    <w:rsid w:val="00670A77"/>
    <w:rsid w:val="006728D3"/>
    <w:rsid w:val="00674017"/>
    <w:rsid w:val="00682B53"/>
    <w:rsid w:val="00684386"/>
    <w:rsid w:val="00684620"/>
    <w:rsid w:val="00685AAF"/>
    <w:rsid w:val="00686D68"/>
    <w:rsid w:val="00695030"/>
    <w:rsid w:val="00695431"/>
    <w:rsid w:val="0069687A"/>
    <w:rsid w:val="0069725E"/>
    <w:rsid w:val="006A0245"/>
    <w:rsid w:val="006A05D4"/>
    <w:rsid w:val="006A1648"/>
    <w:rsid w:val="006A289F"/>
    <w:rsid w:val="006B088B"/>
    <w:rsid w:val="006B332E"/>
    <w:rsid w:val="006B6E79"/>
    <w:rsid w:val="006C08CE"/>
    <w:rsid w:val="006D2B54"/>
    <w:rsid w:val="006E221C"/>
    <w:rsid w:val="006E2353"/>
    <w:rsid w:val="006E544D"/>
    <w:rsid w:val="006E5941"/>
    <w:rsid w:val="006E71CD"/>
    <w:rsid w:val="00700E92"/>
    <w:rsid w:val="007038BD"/>
    <w:rsid w:val="007117F8"/>
    <w:rsid w:val="00713614"/>
    <w:rsid w:val="00715BD8"/>
    <w:rsid w:val="00724554"/>
    <w:rsid w:val="00725E54"/>
    <w:rsid w:val="00733279"/>
    <w:rsid w:val="0073390E"/>
    <w:rsid w:val="00734CF6"/>
    <w:rsid w:val="00735BA7"/>
    <w:rsid w:val="00737933"/>
    <w:rsid w:val="007405D2"/>
    <w:rsid w:val="007443E2"/>
    <w:rsid w:val="007456E4"/>
    <w:rsid w:val="00747394"/>
    <w:rsid w:val="0075073D"/>
    <w:rsid w:val="007519A6"/>
    <w:rsid w:val="00752B2D"/>
    <w:rsid w:val="00754B98"/>
    <w:rsid w:val="0075545B"/>
    <w:rsid w:val="007609BB"/>
    <w:rsid w:val="00763A99"/>
    <w:rsid w:val="0078211B"/>
    <w:rsid w:val="00782930"/>
    <w:rsid w:val="00784DE2"/>
    <w:rsid w:val="00790D54"/>
    <w:rsid w:val="00793D26"/>
    <w:rsid w:val="007A0E9B"/>
    <w:rsid w:val="007A3694"/>
    <w:rsid w:val="007A7F92"/>
    <w:rsid w:val="007B228A"/>
    <w:rsid w:val="007B384B"/>
    <w:rsid w:val="007C09C7"/>
    <w:rsid w:val="007C128F"/>
    <w:rsid w:val="007C5364"/>
    <w:rsid w:val="007D02D3"/>
    <w:rsid w:val="007D23EA"/>
    <w:rsid w:val="007D7F1C"/>
    <w:rsid w:val="007E1421"/>
    <w:rsid w:val="007E3300"/>
    <w:rsid w:val="007E4701"/>
    <w:rsid w:val="007E4DA9"/>
    <w:rsid w:val="007E5E0B"/>
    <w:rsid w:val="007E79A5"/>
    <w:rsid w:val="007F0455"/>
    <w:rsid w:val="007F1016"/>
    <w:rsid w:val="00803755"/>
    <w:rsid w:val="0080423F"/>
    <w:rsid w:val="00806528"/>
    <w:rsid w:val="008073B2"/>
    <w:rsid w:val="00810843"/>
    <w:rsid w:val="00813637"/>
    <w:rsid w:val="008152CF"/>
    <w:rsid w:val="00824B84"/>
    <w:rsid w:val="00830ED8"/>
    <w:rsid w:val="00831B0E"/>
    <w:rsid w:val="00835AD6"/>
    <w:rsid w:val="008437EB"/>
    <w:rsid w:val="00844CD8"/>
    <w:rsid w:val="008466CC"/>
    <w:rsid w:val="00850A44"/>
    <w:rsid w:val="00861878"/>
    <w:rsid w:val="00862097"/>
    <w:rsid w:val="00870BED"/>
    <w:rsid w:val="00874128"/>
    <w:rsid w:val="00882C0D"/>
    <w:rsid w:val="00890313"/>
    <w:rsid w:val="00892451"/>
    <w:rsid w:val="008A1203"/>
    <w:rsid w:val="008A156E"/>
    <w:rsid w:val="008A2D8F"/>
    <w:rsid w:val="008A3BAF"/>
    <w:rsid w:val="008A6C0D"/>
    <w:rsid w:val="008B0672"/>
    <w:rsid w:val="008B0925"/>
    <w:rsid w:val="008B6FAC"/>
    <w:rsid w:val="008B730B"/>
    <w:rsid w:val="008C6F77"/>
    <w:rsid w:val="008D1417"/>
    <w:rsid w:val="008D663E"/>
    <w:rsid w:val="008E028C"/>
    <w:rsid w:val="008E1CAE"/>
    <w:rsid w:val="008F4D57"/>
    <w:rsid w:val="008F5FC7"/>
    <w:rsid w:val="00907FA5"/>
    <w:rsid w:val="00912BAC"/>
    <w:rsid w:val="00915161"/>
    <w:rsid w:val="00920861"/>
    <w:rsid w:val="009218E5"/>
    <w:rsid w:val="00923DFB"/>
    <w:rsid w:val="009309CF"/>
    <w:rsid w:val="009317A1"/>
    <w:rsid w:val="00940E79"/>
    <w:rsid w:val="00943230"/>
    <w:rsid w:val="009510E8"/>
    <w:rsid w:val="009510FB"/>
    <w:rsid w:val="00951315"/>
    <w:rsid w:val="00951D79"/>
    <w:rsid w:val="00952297"/>
    <w:rsid w:val="00952C75"/>
    <w:rsid w:val="0095517E"/>
    <w:rsid w:val="00962554"/>
    <w:rsid w:val="00963266"/>
    <w:rsid w:val="00972985"/>
    <w:rsid w:val="00976D56"/>
    <w:rsid w:val="00976F42"/>
    <w:rsid w:val="00977D62"/>
    <w:rsid w:val="009816CA"/>
    <w:rsid w:val="00982B4E"/>
    <w:rsid w:val="009854C4"/>
    <w:rsid w:val="009A42F6"/>
    <w:rsid w:val="009A46C2"/>
    <w:rsid w:val="009B1678"/>
    <w:rsid w:val="009C4D2A"/>
    <w:rsid w:val="009D3E9F"/>
    <w:rsid w:val="009D427B"/>
    <w:rsid w:val="009D4A36"/>
    <w:rsid w:val="009D67FB"/>
    <w:rsid w:val="009D6C26"/>
    <w:rsid w:val="009E0FB5"/>
    <w:rsid w:val="009F08D5"/>
    <w:rsid w:val="009F2011"/>
    <w:rsid w:val="009F24C0"/>
    <w:rsid w:val="009F3E48"/>
    <w:rsid w:val="009F456E"/>
    <w:rsid w:val="009F4F41"/>
    <w:rsid w:val="009F5C43"/>
    <w:rsid w:val="009F5ECA"/>
    <w:rsid w:val="009F694C"/>
    <w:rsid w:val="009F7274"/>
    <w:rsid w:val="00A032FD"/>
    <w:rsid w:val="00A06E43"/>
    <w:rsid w:val="00A15392"/>
    <w:rsid w:val="00A20986"/>
    <w:rsid w:val="00A268EF"/>
    <w:rsid w:val="00A27651"/>
    <w:rsid w:val="00A312B5"/>
    <w:rsid w:val="00A342CD"/>
    <w:rsid w:val="00A361FA"/>
    <w:rsid w:val="00A36C37"/>
    <w:rsid w:val="00A37B97"/>
    <w:rsid w:val="00A507A6"/>
    <w:rsid w:val="00A566E4"/>
    <w:rsid w:val="00A61DAA"/>
    <w:rsid w:val="00A641D4"/>
    <w:rsid w:val="00A64B7C"/>
    <w:rsid w:val="00A7204A"/>
    <w:rsid w:val="00A72125"/>
    <w:rsid w:val="00A80C7D"/>
    <w:rsid w:val="00A81D17"/>
    <w:rsid w:val="00A967F8"/>
    <w:rsid w:val="00A9704C"/>
    <w:rsid w:val="00A9771E"/>
    <w:rsid w:val="00AA40BF"/>
    <w:rsid w:val="00AC3EDD"/>
    <w:rsid w:val="00AC5141"/>
    <w:rsid w:val="00AC55F6"/>
    <w:rsid w:val="00AC6972"/>
    <w:rsid w:val="00AD0086"/>
    <w:rsid w:val="00AD0805"/>
    <w:rsid w:val="00AE1154"/>
    <w:rsid w:val="00AF3E4D"/>
    <w:rsid w:val="00AF4D40"/>
    <w:rsid w:val="00AF6371"/>
    <w:rsid w:val="00AF6F27"/>
    <w:rsid w:val="00B01ACE"/>
    <w:rsid w:val="00B04433"/>
    <w:rsid w:val="00B239E5"/>
    <w:rsid w:val="00B24778"/>
    <w:rsid w:val="00B24AF6"/>
    <w:rsid w:val="00B3442C"/>
    <w:rsid w:val="00B36427"/>
    <w:rsid w:val="00B4113F"/>
    <w:rsid w:val="00B44352"/>
    <w:rsid w:val="00B46CBD"/>
    <w:rsid w:val="00B57B5C"/>
    <w:rsid w:val="00B637AA"/>
    <w:rsid w:val="00B659D3"/>
    <w:rsid w:val="00B70CD3"/>
    <w:rsid w:val="00B76A55"/>
    <w:rsid w:val="00B77EBB"/>
    <w:rsid w:val="00B9009A"/>
    <w:rsid w:val="00B91BBE"/>
    <w:rsid w:val="00B93330"/>
    <w:rsid w:val="00B94A90"/>
    <w:rsid w:val="00BA02CC"/>
    <w:rsid w:val="00BA54B2"/>
    <w:rsid w:val="00BB2371"/>
    <w:rsid w:val="00BB2588"/>
    <w:rsid w:val="00BB2869"/>
    <w:rsid w:val="00BC2550"/>
    <w:rsid w:val="00BC3D23"/>
    <w:rsid w:val="00BC57FD"/>
    <w:rsid w:val="00BC6D2F"/>
    <w:rsid w:val="00BD173C"/>
    <w:rsid w:val="00BD65DF"/>
    <w:rsid w:val="00BE44C8"/>
    <w:rsid w:val="00BE450C"/>
    <w:rsid w:val="00BE5ECB"/>
    <w:rsid w:val="00BE6DB5"/>
    <w:rsid w:val="00BF1386"/>
    <w:rsid w:val="00BF7A7C"/>
    <w:rsid w:val="00C04F63"/>
    <w:rsid w:val="00C11E0F"/>
    <w:rsid w:val="00C14BC2"/>
    <w:rsid w:val="00C154DD"/>
    <w:rsid w:val="00C21664"/>
    <w:rsid w:val="00C22356"/>
    <w:rsid w:val="00C23239"/>
    <w:rsid w:val="00C25368"/>
    <w:rsid w:val="00C33AB4"/>
    <w:rsid w:val="00C42489"/>
    <w:rsid w:val="00C430FD"/>
    <w:rsid w:val="00C4542A"/>
    <w:rsid w:val="00C457A8"/>
    <w:rsid w:val="00C46480"/>
    <w:rsid w:val="00C518F6"/>
    <w:rsid w:val="00C53AFB"/>
    <w:rsid w:val="00C53F78"/>
    <w:rsid w:val="00C55323"/>
    <w:rsid w:val="00C6343A"/>
    <w:rsid w:val="00C71516"/>
    <w:rsid w:val="00C82AB8"/>
    <w:rsid w:val="00C93A31"/>
    <w:rsid w:val="00C940B3"/>
    <w:rsid w:val="00C95169"/>
    <w:rsid w:val="00CB18D4"/>
    <w:rsid w:val="00CB5D00"/>
    <w:rsid w:val="00CC11B1"/>
    <w:rsid w:val="00CC2275"/>
    <w:rsid w:val="00CC2690"/>
    <w:rsid w:val="00CC45D0"/>
    <w:rsid w:val="00CC6B0A"/>
    <w:rsid w:val="00CC7D46"/>
    <w:rsid w:val="00CE14A5"/>
    <w:rsid w:val="00CE3549"/>
    <w:rsid w:val="00CE482D"/>
    <w:rsid w:val="00CE517B"/>
    <w:rsid w:val="00CF6EF5"/>
    <w:rsid w:val="00D01C38"/>
    <w:rsid w:val="00D054BE"/>
    <w:rsid w:val="00D16F42"/>
    <w:rsid w:val="00D33F63"/>
    <w:rsid w:val="00D37878"/>
    <w:rsid w:val="00D4493C"/>
    <w:rsid w:val="00D53592"/>
    <w:rsid w:val="00D55ABF"/>
    <w:rsid w:val="00D65180"/>
    <w:rsid w:val="00D7233F"/>
    <w:rsid w:val="00D7490B"/>
    <w:rsid w:val="00D808A0"/>
    <w:rsid w:val="00D814FE"/>
    <w:rsid w:val="00D82463"/>
    <w:rsid w:val="00D82895"/>
    <w:rsid w:val="00D82C4F"/>
    <w:rsid w:val="00D85D37"/>
    <w:rsid w:val="00D86F08"/>
    <w:rsid w:val="00D87B51"/>
    <w:rsid w:val="00D926D8"/>
    <w:rsid w:val="00DB1107"/>
    <w:rsid w:val="00DB169A"/>
    <w:rsid w:val="00DB4939"/>
    <w:rsid w:val="00DB55BA"/>
    <w:rsid w:val="00DC3AC1"/>
    <w:rsid w:val="00DD0317"/>
    <w:rsid w:val="00DE0C18"/>
    <w:rsid w:val="00DE29A6"/>
    <w:rsid w:val="00DE358C"/>
    <w:rsid w:val="00DE4EA5"/>
    <w:rsid w:val="00DE6888"/>
    <w:rsid w:val="00DF0AE6"/>
    <w:rsid w:val="00DF0EA1"/>
    <w:rsid w:val="00DF464B"/>
    <w:rsid w:val="00E009DD"/>
    <w:rsid w:val="00E0491D"/>
    <w:rsid w:val="00E07338"/>
    <w:rsid w:val="00E22D7A"/>
    <w:rsid w:val="00E2429D"/>
    <w:rsid w:val="00E26286"/>
    <w:rsid w:val="00E34F37"/>
    <w:rsid w:val="00E47301"/>
    <w:rsid w:val="00E50278"/>
    <w:rsid w:val="00E505F6"/>
    <w:rsid w:val="00E5088C"/>
    <w:rsid w:val="00E53A91"/>
    <w:rsid w:val="00E5457C"/>
    <w:rsid w:val="00E56759"/>
    <w:rsid w:val="00E574EA"/>
    <w:rsid w:val="00E60543"/>
    <w:rsid w:val="00E6215A"/>
    <w:rsid w:val="00E67AB7"/>
    <w:rsid w:val="00E70BB8"/>
    <w:rsid w:val="00E71A63"/>
    <w:rsid w:val="00E727A4"/>
    <w:rsid w:val="00E81F69"/>
    <w:rsid w:val="00E86E1F"/>
    <w:rsid w:val="00E908E7"/>
    <w:rsid w:val="00E9130E"/>
    <w:rsid w:val="00E9244A"/>
    <w:rsid w:val="00EA05AE"/>
    <w:rsid w:val="00EA2550"/>
    <w:rsid w:val="00EA3062"/>
    <w:rsid w:val="00EC3490"/>
    <w:rsid w:val="00EC519B"/>
    <w:rsid w:val="00EE224D"/>
    <w:rsid w:val="00EE49D0"/>
    <w:rsid w:val="00EE63A9"/>
    <w:rsid w:val="00EF573E"/>
    <w:rsid w:val="00EF78B8"/>
    <w:rsid w:val="00F014C7"/>
    <w:rsid w:val="00F07FE6"/>
    <w:rsid w:val="00F166D4"/>
    <w:rsid w:val="00F16CA1"/>
    <w:rsid w:val="00F202C0"/>
    <w:rsid w:val="00F22112"/>
    <w:rsid w:val="00F232E6"/>
    <w:rsid w:val="00F265A7"/>
    <w:rsid w:val="00F3098B"/>
    <w:rsid w:val="00F3380D"/>
    <w:rsid w:val="00F45027"/>
    <w:rsid w:val="00F45D0D"/>
    <w:rsid w:val="00F65C5C"/>
    <w:rsid w:val="00F704CA"/>
    <w:rsid w:val="00F774CC"/>
    <w:rsid w:val="00F80E45"/>
    <w:rsid w:val="00F91523"/>
    <w:rsid w:val="00F94BBC"/>
    <w:rsid w:val="00F9630D"/>
    <w:rsid w:val="00FA481C"/>
    <w:rsid w:val="00FB3011"/>
    <w:rsid w:val="00FB52F8"/>
    <w:rsid w:val="00FC3907"/>
    <w:rsid w:val="00FC41FF"/>
    <w:rsid w:val="00FD16C8"/>
    <w:rsid w:val="00FD60A2"/>
    <w:rsid w:val="00FF21B8"/>
    <w:rsid w:val="00FF364A"/>
    <w:rsid w:val="00FF624E"/>
    <w:rsid w:val="00FF76A5"/>
    <w:rsid w:val="02DF218E"/>
    <w:rsid w:val="08CBD95C"/>
    <w:rsid w:val="0B0CEB98"/>
    <w:rsid w:val="0D206820"/>
    <w:rsid w:val="0DF71C3F"/>
    <w:rsid w:val="10098CB8"/>
    <w:rsid w:val="10F01F62"/>
    <w:rsid w:val="189A2D58"/>
    <w:rsid w:val="1FFD8490"/>
    <w:rsid w:val="2266FF9C"/>
    <w:rsid w:val="23449859"/>
    <w:rsid w:val="260A4B3D"/>
    <w:rsid w:val="284CA258"/>
    <w:rsid w:val="2AA72FCE"/>
    <w:rsid w:val="2DB66AE0"/>
    <w:rsid w:val="304C2F40"/>
    <w:rsid w:val="34FD28F6"/>
    <w:rsid w:val="35709D67"/>
    <w:rsid w:val="3A8EA559"/>
    <w:rsid w:val="3E9674EE"/>
    <w:rsid w:val="47AF5CD6"/>
    <w:rsid w:val="47EB3D37"/>
    <w:rsid w:val="4A09E409"/>
    <w:rsid w:val="52709B09"/>
    <w:rsid w:val="527A1218"/>
    <w:rsid w:val="576D5844"/>
    <w:rsid w:val="598E6DEB"/>
    <w:rsid w:val="5BFBC215"/>
    <w:rsid w:val="601CF8CE"/>
    <w:rsid w:val="604B314B"/>
    <w:rsid w:val="633D3883"/>
    <w:rsid w:val="647C6BB9"/>
    <w:rsid w:val="6B5E1601"/>
    <w:rsid w:val="6D635642"/>
    <w:rsid w:val="6F47A76E"/>
    <w:rsid w:val="794A1B4F"/>
    <w:rsid w:val="7A388C98"/>
    <w:rsid w:val="7B4A9568"/>
    <w:rsid w:val="7CFC4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842B9"/>
  <w15:chartTrackingRefBased/>
  <w15:docId w15:val="{281D1227-F312-4D1D-81EF-27412513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1D7A3C"/>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F07FE6"/>
    <w:rPr>
      <w:sz w:val="16"/>
      <w:szCs w:val="16"/>
    </w:rPr>
  </w:style>
  <w:style w:type="paragraph" w:styleId="CommentText">
    <w:name w:val="annotation text"/>
    <w:basedOn w:val="Normal"/>
    <w:link w:val="CommentTextChar"/>
    <w:uiPriority w:val="99"/>
    <w:unhideWhenUsed/>
    <w:rsid w:val="00F07FE6"/>
    <w:rPr>
      <w:sz w:val="20"/>
      <w:szCs w:val="20"/>
    </w:rPr>
  </w:style>
  <w:style w:type="character" w:customStyle="1" w:styleId="CommentTextChar">
    <w:name w:val="Comment Text Char"/>
    <w:basedOn w:val="DefaultParagraphFont"/>
    <w:link w:val="CommentText"/>
    <w:uiPriority w:val="99"/>
    <w:rsid w:val="00F07FE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07FE6"/>
    <w:rPr>
      <w:b/>
      <w:bCs/>
    </w:rPr>
  </w:style>
  <w:style w:type="character" w:customStyle="1" w:styleId="CommentSubjectChar">
    <w:name w:val="Comment Subject Char"/>
    <w:basedOn w:val="CommentTextChar"/>
    <w:link w:val="CommentSubject"/>
    <w:uiPriority w:val="99"/>
    <w:semiHidden/>
    <w:rsid w:val="00F07FE6"/>
    <w:rPr>
      <w:rFonts w:ascii="Times New Roman" w:hAnsi="Times New Roman" w:cs="Times New Roman"/>
      <w:b/>
      <w:bCs/>
      <w:sz w:val="20"/>
      <w:szCs w:val="20"/>
    </w:rPr>
  </w:style>
  <w:style w:type="paragraph" w:customStyle="1" w:styleId="WatermarkProposed">
    <w:name w:val="_WatermarkProposed"/>
    <w:basedOn w:val="Normal"/>
    <w:rsid w:val="0075073D"/>
    <w:rPr>
      <w:rFonts w:ascii="Arial Black" w:hAnsi="Arial Black" w:cstheme="minorBidi"/>
      <w:b/>
      <w:color w:val="969696"/>
      <w:spacing w:val="60"/>
      <w:sz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9474-8802-4570-92C2-BA8E56856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Policy - Instructional Materials/Program Adoption Procedure</vt:lpstr>
    </vt:vector>
  </TitlesOfParts>
  <Company>OSBA</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IIA-AR(1) - Instructional Materials</dc:title>
  <dc:subject>Clatskanie SD Administrative Regulation</dc:subject>
  <dc:creator>Oregon School Boards Association</dc:creator>
  <cp:keywords/>
  <dc:description/>
  <cp:lastModifiedBy>CSD</cp:lastModifiedBy>
  <cp:revision>2</cp:revision>
  <cp:lastPrinted>2019-03-01T18:16:00Z</cp:lastPrinted>
  <dcterms:created xsi:type="dcterms:W3CDTF">2025-10-10T07:15:00Z</dcterms:created>
  <dcterms:modified xsi:type="dcterms:W3CDTF">2025-10-10T07:15:00Z</dcterms:modified>
</cp:coreProperties>
</file>